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246" w:rsidRPr="00C7591C" w:rsidRDefault="00D76C12">
      <w:pPr>
        <w:rPr>
          <w:rStyle w:val="IntenseEmphasis"/>
          <w:sz w:val="28"/>
          <w:szCs w:val="28"/>
        </w:rPr>
      </w:pPr>
      <w:r w:rsidRPr="00185509">
        <w:rPr>
          <w:rStyle w:val="TitleChar"/>
        </w:rPr>
        <w:t>How</w:t>
      </w:r>
      <w:ins w:id="0" w:author="Gary" w:date="2017-08-04T11:05:00Z">
        <w:r w:rsidR="00010124">
          <w:rPr>
            <w:rStyle w:val="TitleChar"/>
          </w:rPr>
          <w:t xml:space="preserve"> </w:t>
        </w:r>
      </w:ins>
      <w:proofErr w:type="spellStart"/>
      <w:r w:rsidR="00B24246" w:rsidRPr="00185509">
        <w:rPr>
          <w:rStyle w:val="TitleChar"/>
        </w:rPr>
        <w:t>Reachforth</w:t>
      </w:r>
      <w:proofErr w:type="spellEnd"/>
      <w:r w:rsidR="00B24246" w:rsidRPr="00185509">
        <w:rPr>
          <w:rStyle w:val="TitleChar"/>
        </w:rPr>
        <w:t xml:space="preserve"> Financial Solutions </w:t>
      </w:r>
      <w:r w:rsidR="00A718E3">
        <w:rPr>
          <w:rStyle w:val="TitleChar"/>
        </w:rPr>
        <w:t xml:space="preserve">Can </w:t>
      </w:r>
      <w:r w:rsidR="00B24246" w:rsidRPr="00185509">
        <w:rPr>
          <w:rStyle w:val="TitleChar"/>
        </w:rPr>
        <w:t>Add</w:t>
      </w:r>
      <w:r w:rsidR="00010124">
        <w:rPr>
          <w:rStyle w:val="TitleChar"/>
        </w:rPr>
        <w:t xml:space="preserve"> Value to Your Business?</w:t>
      </w:r>
      <w:r w:rsidR="00010124">
        <w:rPr>
          <w:rStyle w:val="TitleChar"/>
        </w:rPr>
        <w:br/>
      </w:r>
      <w:r w:rsidR="00185509">
        <w:rPr>
          <w:b/>
        </w:rPr>
        <w:br/>
      </w:r>
      <w:r w:rsidR="00E87FCD" w:rsidRPr="00C7591C">
        <w:rPr>
          <w:rStyle w:val="IntenseEmphasis"/>
          <w:sz w:val="28"/>
          <w:szCs w:val="28"/>
        </w:rPr>
        <w:t xml:space="preserve">A Little </w:t>
      </w:r>
      <w:proofErr w:type="gramStart"/>
      <w:r w:rsidR="00E87FCD" w:rsidRPr="00C7591C">
        <w:rPr>
          <w:rStyle w:val="IntenseEmphasis"/>
          <w:sz w:val="28"/>
          <w:szCs w:val="28"/>
        </w:rPr>
        <w:t>About</w:t>
      </w:r>
      <w:proofErr w:type="gramEnd"/>
      <w:r w:rsidR="00E87FCD" w:rsidRPr="00C7591C">
        <w:rPr>
          <w:rStyle w:val="IntenseEmphasis"/>
          <w:sz w:val="28"/>
          <w:szCs w:val="28"/>
        </w:rPr>
        <w:t xml:space="preserve"> Us </w:t>
      </w:r>
    </w:p>
    <w:p w:rsidR="00B24246" w:rsidRDefault="00B24246" w:rsidP="00D07C72">
      <w:pPr>
        <w:jc w:val="both"/>
      </w:pPr>
      <w:r>
        <w:t>Reachforth Financial Solutions is a bespoke Finance brokerage based in Sydney’s St George District.  Di Williams is the founding Director who established Reachforth</w:t>
      </w:r>
      <w:r w:rsidR="00B54610">
        <w:t xml:space="preserve"> in 2015 </w:t>
      </w:r>
      <w:r>
        <w:t xml:space="preserve">with the aim </w:t>
      </w:r>
      <w:r w:rsidR="00B54610">
        <w:t>of</w:t>
      </w:r>
      <w:r>
        <w:t xml:space="preserve"> providing tailored financial solution</w:t>
      </w:r>
      <w:r w:rsidR="00FF33CF">
        <w:t>s</w:t>
      </w:r>
      <w:r>
        <w:t xml:space="preserve"> for</w:t>
      </w:r>
      <w:r w:rsidR="00FF33CF">
        <w:t xml:space="preserve"> </w:t>
      </w:r>
      <w:r>
        <w:t>clients.  Di</w:t>
      </w:r>
      <w:r w:rsidR="00FF33CF">
        <w:t xml:space="preserve"> is a</w:t>
      </w:r>
      <w:r w:rsidR="00D07C72">
        <w:t xml:space="preserve"> </w:t>
      </w:r>
      <w:r w:rsidR="00205165">
        <w:t>CPA</w:t>
      </w:r>
      <w:r w:rsidR="005E3833">
        <w:t>,</w:t>
      </w:r>
      <w:r w:rsidR="0068623E">
        <w:t xml:space="preserve"> with a Bachelor and Master of Commerce</w:t>
      </w:r>
      <w:r w:rsidR="00B54610">
        <w:t xml:space="preserve"> (UNSW) </w:t>
      </w:r>
      <w:r w:rsidR="00FF33CF">
        <w:t xml:space="preserve">and </w:t>
      </w:r>
      <w:r>
        <w:t xml:space="preserve">has over 20 </w:t>
      </w:r>
      <w:r w:rsidR="00695DBE">
        <w:t>years’ experience</w:t>
      </w:r>
      <w:r>
        <w:t xml:space="preserve"> in the finance world.  Her background is commercial accounting for industry organisations and has worked for some major not for profit</w:t>
      </w:r>
      <w:r w:rsidR="00B54610">
        <w:t>s</w:t>
      </w:r>
      <w:r>
        <w:t xml:space="preserve">. </w:t>
      </w:r>
      <w:r w:rsidR="0068623E">
        <w:t xml:space="preserve">The motivation for Di to establish Reachforth was to </w:t>
      </w:r>
      <w:r w:rsidR="00B54610">
        <w:t>combine</w:t>
      </w:r>
      <w:r w:rsidR="0068623E">
        <w:t xml:space="preserve"> her </w:t>
      </w:r>
      <w:r w:rsidR="00B54610">
        <w:t>h</w:t>
      </w:r>
      <w:r>
        <w:t xml:space="preserve">eart for helping people </w:t>
      </w:r>
      <w:r w:rsidR="0068623E">
        <w:t xml:space="preserve">and utilise her financial acumen.  Di has a genuine </w:t>
      </w:r>
      <w:r>
        <w:t xml:space="preserve">desire to see the best outcome for her </w:t>
      </w:r>
      <w:r w:rsidR="00695DBE">
        <w:t>clients.</w:t>
      </w:r>
      <w:r>
        <w:t xml:space="preserve">  Her </w:t>
      </w:r>
      <w:r w:rsidR="00695DBE">
        <w:t>philosophy</w:t>
      </w:r>
      <w:r>
        <w:t xml:space="preserve"> is establishing </w:t>
      </w:r>
      <w:r w:rsidR="00FF33CF">
        <w:t>“</w:t>
      </w:r>
      <w:r w:rsidR="00E13FE9">
        <w:t>A Client fo</w:t>
      </w:r>
      <w:r>
        <w:t xml:space="preserve">r </w:t>
      </w:r>
      <w:r w:rsidR="00FF33CF">
        <w:t>L</w:t>
      </w:r>
      <w:r>
        <w:t>ife</w:t>
      </w:r>
      <w:r w:rsidR="00FF33CF">
        <w:t xml:space="preserve">” </w:t>
      </w:r>
      <w:r>
        <w:t xml:space="preserve">and having strong relationships with </w:t>
      </w:r>
      <w:r w:rsidR="00B54610">
        <w:t>th</w:t>
      </w:r>
      <w:bookmarkStart w:id="1" w:name="_GoBack"/>
      <w:bookmarkEnd w:id="1"/>
      <w:r w:rsidR="00B54610">
        <w:t>em</w:t>
      </w:r>
      <w:r w:rsidR="00FF33CF">
        <w:t xml:space="preserve"> </w:t>
      </w:r>
      <w:r>
        <w:t>to fully understand their finance needs</w:t>
      </w:r>
      <w:r w:rsidR="00FF33CF">
        <w:t xml:space="preserve"> </w:t>
      </w:r>
      <w:r w:rsidR="0068623E">
        <w:t>providing a</w:t>
      </w:r>
      <w:r w:rsidR="00FF33CF">
        <w:t xml:space="preserve"> “good fit” </w:t>
      </w:r>
      <w:r w:rsidR="0068623E">
        <w:t>for</w:t>
      </w:r>
      <w:r w:rsidR="00FF33CF">
        <w:t xml:space="preserve"> now and into the future. </w:t>
      </w:r>
      <w:r>
        <w:t xml:space="preserve">.  </w:t>
      </w:r>
      <w:r w:rsidR="00FF33CF">
        <w:t xml:space="preserve">The cornerstone of </w:t>
      </w:r>
      <w:proofErr w:type="spellStart"/>
      <w:r w:rsidR="00FF33CF">
        <w:t>Reachforth’s</w:t>
      </w:r>
      <w:proofErr w:type="spellEnd"/>
      <w:r w:rsidR="00FF33CF">
        <w:t xml:space="preserve"> </w:t>
      </w:r>
      <w:r w:rsidR="005E3833">
        <w:t>philosophy</w:t>
      </w:r>
      <w:r w:rsidR="00FF33CF">
        <w:t xml:space="preserve"> is to be upfront, </w:t>
      </w:r>
      <w:r w:rsidR="0068623E">
        <w:t>realistic, transparent</w:t>
      </w:r>
      <w:r w:rsidR="00FF33CF">
        <w:t xml:space="preserve"> and a conscientious advocate for clients providing personalised service and attention to detail</w:t>
      </w:r>
      <w:r w:rsidR="00B54610">
        <w:t xml:space="preserve">.  </w:t>
      </w:r>
    </w:p>
    <w:p w:rsidR="00B24246" w:rsidRPr="00C7591C" w:rsidRDefault="00E87FCD">
      <w:pPr>
        <w:rPr>
          <w:rStyle w:val="IntenseEmphasis"/>
          <w:sz w:val="28"/>
          <w:szCs w:val="28"/>
        </w:rPr>
      </w:pPr>
      <w:r w:rsidRPr="00C7591C">
        <w:rPr>
          <w:rStyle w:val="IntenseEmphasis"/>
          <w:sz w:val="28"/>
          <w:szCs w:val="28"/>
        </w:rPr>
        <w:t xml:space="preserve">What Can We Do For You and Your Clients? </w:t>
      </w:r>
    </w:p>
    <w:p w:rsidR="00B54610" w:rsidRDefault="00B54610">
      <w:r>
        <w:t xml:space="preserve">We know from our own experience in commerce and business that there are many ups and downs faced by individuals and businesses on a daily basis.  We would love to be able to assist you </w:t>
      </w:r>
      <w:r w:rsidR="005C1261">
        <w:t xml:space="preserve">with helping your clients </w:t>
      </w:r>
      <w:r>
        <w:t>with their finance needs to overcome some of the challenges they may face or assist in achieving their financial</w:t>
      </w:r>
      <w:r w:rsidR="005C1261">
        <w:t xml:space="preserve"> goals</w:t>
      </w:r>
      <w:r>
        <w:t xml:space="preserve">.   </w:t>
      </w:r>
      <w:r w:rsidR="005C1261">
        <w:t xml:space="preserve">Here are some examples of areas where we may be able to add value for you for your client </w:t>
      </w:r>
    </w:p>
    <w:p w:rsidR="00D76C12" w:rsidRDefault="0068623E" w:rsidP="00D76C12">
      <w:pPr>
        <w:pStyle w:val="ListParagraph"/>
        <w:numPr>
          <w:ilvl w:val="0"/>
          <w:numId w:val="1"/>
        </w:numPr>
      </w:pPr>
      <w:r w:rsidRPr="00C7591C">
        <w:rPr>
          <w:b/>
          <w:sz w:val="24"/>
          <w:szCs w:val="24"/>
        </w:rPr>
        <w:t xml:space="preserve">Cash Flow Is King In </w:t>
      </w:r>
      <w:proofErr w:type="gramStart"/>
      <w:r w:rsidRPr="00C7591C">
        <w:rPr>
          <w:b/>
          <w:sz w:val="24"/>
          <w:szCs w:val="24"/>
        </w:rPr>
        <w:t>SMEs</w:t>
      </w:r>
      <w:r w:rsidR="007229C2">
        <w:rPr>
          <w:b/>
          <w:sz w:val="24"/>
          <w:szCs w:val="24"/>
        </w:rPr>
        <w:t xml:space="preserve"> </w:t>
      </w:r>
      <w:r>
        <w:t xml:space="preserve"> Cash</w:t>
      </w:r>
      <w:proofErr w:type="gramEnd"/>
      <w:r w:rsidR="00D76C12">
        <w:t xml:space="preserve"> flow is an important part of running </w:t>
      </w:r>
      <w:r>
        <w:t xml:space="preserve">any </w:t>
      </w:r>
      <w:r w:rsidR="00D76C12">
        <w:t xml:space="preserve">business and can be </w:t>
      </w:r>
      <w:r>
        <w:t>particularly the case in SMEs</w:t>
      </w:r>
      <w:r w:rsidR="00D76C12">
        <w:t xml:space="preserve">.  Often businesses are asset rich and cash flow poor, experiencing periods of time when things are overly tight due to timing differences such as delays in debtor payments or subtle changes in market conditions that are cyclical </w:t>
      </w:r>
      <w:r w:rsidR="00E87FCD">
        <w:t xml:space="preserve">- </w:t>
      </w:r>
      <w:r w:rsidR="00D76C12">
        <w:t xml:space="preserve">like traditionally quiet times of the year.   As their Accountant you may be able to assist your client by referring them to </w:t>
      </w:r>
      <w:r w:rsidR="00E87FCD">
        <w:t>Reachforth</w:t>
      </w:r>
      <w:r w:rsidR="00D76C12">
        <w:t xml:space="preserve"> who could assist </w:t>
      </w:r>
      <w:r w:rsidR="00E87FCD">
        <w:t>your</w:t>
      </w:r>
      <w:r w:rsidR="00D76C12">
        <w:t xml:space="preserve"> client to get </w:t>
      </w:r>
      <w:r w:rsidR="005E3833">
        <w:t>cash out</w:t>
      </w:r>
      <w:r w:rsidR="00D76C12">
        <w:t xml:space="preserve"> </w:t>
      </w:r>
      <w:r w:rsidR="00D76C12">
        <w:t xml:space="preserve">for business purposes and so relieve </w:t>
      </w:r>
      <w:r w:rsidR="00CC563D" w:rsidRPr="00010124">
        <w:t xml:space="preserve">short-term </w:t>
      </w:r>
      <w:r w:rsidR="00D76C12">
        <w:t xml:space="preserve">financial stress. </w:t>
      </w:r>
      <w:r>
        <w:br/>
      </w:r>
    </w:p>
    <w:p w:rsidR="00D76C12" w:rsidRDefault="001B03CB" w:rsidP="00D76C12">
      <w:pPr>
        <w:pStyle w:val="ListParagraph"/>
        <w:numPr>
          <w:ilvl w:val="0"/>
          <w:numId w:val="1"/>
        </w:numPr>
      </w:pPr>
      <w:r w:rsidRPr="00C7591C">
        <w:rPr>
          <w:b/>
          <w:sz w:val="24"/>
          <w:szCs w:val="24"/>
        </w:rPr>
        <w:t>Tax Debt Refinancing</w:t>
      </w:r>
      <w:r>
        <w:t xml:space="preserve">  </w:t>
      </w:r>
      <w:r w:rsidR="005C1261">
        <w:t xml:space="preserve">Once the </w:t>
      </w:r>
      <w:r w:rsidR="00D20C6A">
        <w:t xml:space="preserve">legislation is adopted the </w:t>
      </w:r>
      <w:r>
        <w:t xml:space="preserve">ATO will have authority to report </w:t>
      </w:r>
      <w:r w:rsidR="00D20C6A">
        <w:t xml:space="preserve">to credit reporting bureaus (CRBs) </w:t>
      </w:r>
      <w:r w:rsidR="00213FF4">
        <w:t xml:space="preserve">business </w:t>
      </w:r>
      <w:r>
        <w:t>tax debts over $10,000 ,</w:t>
      </w:r>
      <w:r w:rsidR="00D07C72">
        <w:t xml:space="preserve"> </w:t>
      </w:r>
      <w:r w:rsidR="00CC563D" w:rsidRPr="00010124">
        <w:t>that</w:t>
      </w:r>
      <w:r w:rsidRPr="00010124">
        <w:t xml:space="preserve"> </w:t>
      </w:r>
      <w:r>
        <w:t>are over 90 days overdue and</w:t>
      </w:r>
      <w:r w:rsidR="00D20C6A">
        <w:t xml:space="preserve"> where</w:t>
      </w:r>
      <w:r>
        <w:t xml:space="preserve"> </w:t>
      </w:r>
      <w:r w:rsidR="0068623E">
        <w:t xml:space="preserve">the business hasn’t </w:t>
      </w:r>
      <w:r>
        <w:t xml:space="preserve">engaged with the ATO effectively to manage the tax debt.  This </w:t>
      </w:r>
      <w:r w:rsidR="00D20C6A">
        <w:t>could affect businesses’</w:t>
      </w:r>
      <w:r>
        <w:t xml:space="preserve"> credit record</w:t>
      </w:r>
      <w:r w:rsidR="00CC563D">
        <w:rPr>
          <w:color w:val="FF0000"/>
        </w:rPr>
        <w:t>s</w:t>
      </w:r>
      <w:r>
        <w:t xml:space="preserve"> which could impact on their capacit</w:t>
      </w:r>
      <w:r w:rsidR="00D20C6A">
        <w:t xml:space="preserve">y to borrow funds in the future or </w:t>
      </w:r>
      <w:r w:rsidR="00213FF4">
        <w:t xml:space="preserve">negatively affect </w:t>
      </w:r>
      <w:r w:rsidR="00D20C6A">
        <w:t>creditor / supplier terms</w:t>
      </w:r>
      <w:r w:rsidR="00213FF4">
        <w:t xml:space="preserve">.  </w:t>
      </w:r>
      <w:r>
        <w:t xml:space="preserve">Reachforth can assist your clients with refinancing tax debts to avoid having the debt negatively impact your client’s credit </w:t>
      </w:r>
      <w:r w:rsidR="00213FF4">
        <w:t>record</w:t>
      </w:r>
      <w:r>
        <w:t xml:space="preserve">.  </w:t>
      </w:r>
      <w:r w:rsidR="00C7591C">
        <w:br/>
      </w:r>
    </w:p>
    <w:p w:rsidR="001B03CB" w:rsidRDefault="001B03CB" w:rsidP="00D76C12">
      <w:pPr>
        <w:pStyle w:val="ListParagraph"/>
        <w:numPr>
          <w:ilvl w:val="0"/>
          <w:numId w:val="1"/>
        </w:numPr>
      </w:pPr>
      <w:r w:rsidRPr="00C7591C">
        <w:rPr>
          <w:b/>
          <w:sz w:val="24"/>
          <w:szCs w:val="24"/>
        </w:rPr>
        <w:t xml:space="preserve">Consolidating Multiple Personal </w:t>
      </w:r>
      <w:proofErr w:type="gramStart"/>
      <w:r w:rsidRPr="00C7591C">
        <w:rPr>
          <w:b/>
          <w:sz w:val="24"/>
          <w:szCs w:val="24"/>
        </w:rPr>
        <w:t>Debts</w:t>
      </w:r>
      <w:r w:rsidR="007229C2">
        <w:rPr>
          <w:b/>
          <w:sz w:val="24"/>
          <w:szCs w:val="24"/>
        </w:rPr>
        <w:t xml:space="preserve">  </w:t>
      </w:r>
      <w:proofErr w:type="gramEnd"/>
      <w:del w:id="2" w:author="Paul Palmer" w:date="2017-08-03T08:23:00Z">
        <w:r w:rsidRPr="00010124" w:rsidDel="005E3833">
          <w:delText xml:space="preserve">  </w:delText>
        </w:r>
      </w:del>
      <w:r w:rsidRPr="00010124">
        <w:t>W</w:t>
      </w:r>
      <w:r>
        <w:t xml:space="preserve">ith credit cards readily accessible and the costs of living rising it is not uncommon to see clients facing financial stress with credit card </w:t>
      </w:r>
      <w:r>
        <w:lastRenderedPageBreak/>
        <w:t>debt that gets out of hand</w:t>
      </w:r>
      <w:r w:rsidR="00A1157B">
        <w:t xml:space="preserve"> for one reason or another.  </w:t>
      </w:r>
      <w:r>
        <w:t>Inter</w:t>
      </w:r>
      <w:r w:rsidR="00A1157B">
        <w:t>e</w:t>
      </w:r>
      <w:r>
        <w:t>st rates on credit cards when not paid off in fu</w:t>
      </w:r>
      <w:r w:rsidR="00A1157B">
        <w:t xml:space="preserve">ll can be up to 21 % pa.  To </w:t>
      </w:r>
      <w:r w:rsidR="00213FF4">
        <w:t xml:space="preserve">help your client get out of that situation a </w:t>
      </w:r>
      <w:r w:rsidR="00A1157B">
        <w:t xml:space="preserve">sensible strategy </w:t>
      </w:r>
      <w:r w:rsidR="00213FF4">
        <w:t xml:space="preserve">may be </w:t>
      </w:r>
      <w:r w:rsidR="00A1157B">
        <w:t>to refinance and consolidate the cards and other higher rate loans like personal loans and amalgamate them with their owner occupied loan</w:t>
      </w:r>
      <w:ins w:id="3" w:author="Paul Palmer" w:date="2017-08-03T08:19:00Z">
        <w:r w:rsidR="00CC563D">
          <w:rPr>
            <w:color w:val="FF0000"/>
          </w:rPr>
          <w:t xml:space="preserve"> </w:t>
        </w:r>
      </w:ins>
      <w:r w:rsidR="00CC563D" w:rsidRPr="00010124">
        <w:t>or consolidate in to a lower rate personal loan</w:t>
      </w:r>
      <w:r w:rsidR="00A1157B">
        <w:t>.</w:t>
      </w:r>
      <w:r w:rsidR="00A1157B">
        <w:t xml:space="preserve">  By doing this the rate of interest that your client may experience could drop from 21% to under 4% on the same debts.  Of course this would be done under your financial guidance and expertise with the recommendation for the client to close the cards to prevent finding themselves in the same situation in the future.  </w:t>
      </w:r>
      <w:r w:rsidR="00213FF4">
        <w:br/>
      </w:r>
    </w:p>
    <w:p w:rsidR="00A17178" w:rsidRDefault="002A290A" w:rsidP="00D76C12">
      <w:pPr>
        <w:pStyle w:val="ListParagraph"/>
        <w:numPr>
          <w:ilvl w:val="0"/>
          <w:numId w:val="1"/>
        </w:numPr>
      </w:pPr>
      <w:r w:rsidRPr="00C7591C">
        <w:rPr>
          <w:b/>
          <w:sz w:val="24"/>
          <w:szCs w:val="24"/>
        </w:rPr>
        <w:t>Save Money on the Home loan through Refinancing</w:t>
      </w:r>
      <w:ins w:id="4" w:author="Paul Palmer" w:date="2017-08-03T08:21:00Z">
        <w:r w:rsidR="00CC563D">
          <w:rPr>
            <w:b/>
            <w:color w:val="FF0000"/>
            <w:sz w:val="24"/>
            <w:szCs w:val="24"/>
          </w:rPr>
          <w:t>.</w:t>
        </w:r>
      </w:ins>
      <w:r>
        <w:t xml:space="preserve"> </w:t>
      </w:r>
      <w:r w:rsidR="007229C2">
        <w:t xml:space="preserve"> </w:t>
      </w:r>
      <w:del w:id="5" w:author="Paul Palmer" w:date="2017-08-03T08:21:00Z">
        <w:r w:rsidR="000C131F" w:rsidDel="00CC563D">
          <w:delText xml:space="preserve"> </w:delText>
        </w:r>
      </w:del>
      <w:r w:rsidR="000C131F">
        <w:t>Your clients go through various ups and downs and stages depending on their financial situation and family circumstances.  It is not uncommon for a couple with a family to find themselves short on cash due to ill health, education costs or having had a period of under employment</w:t>
      </w:r>
      <w:r w:rsidR="00B54610">
        <w:t xml:space="preserve"> or relationship breakdown</w:t>
      </w:r>
      <w:r w:rsidR="000C131F">
        <w:t>.  Refinancing the owner occupied loan can enable the client to reduce their mortgage costs and if need be access some of the equity in their home that may have come through property price increases or through reducing repayments</w:t>
      </w:r>
      <w:r w:rsidR="00A17178">
        <w:t xml:space="preserve"> by lowering the interest rate.  They may also be able to restructure their loan to better suit their circumstances. </w:t>
      </w:r>
      <w:r w:rsidR="00B54610">
        <w:br/>
      </w:r>
      <w:r w:rsidR="00B54610">
        <w:br/>
      </w:r>
      <w:r w:rsidR="00A17178">
        <w:t xml:space="preserve"> </w:t>
      </w:r>
      <w:r w:rsidR="00B54610">
        <w:t>It</w:t>
      </w:r>
      <w:del w:id="6" w:author="Paul Palmer" w:date="2017-08-03T08:21:00Z">
        <w:r w:rsidR="00B54610" w:rsidDel="00CC563D">
          <w:delText xml:space="preserve"> </w:delText>
        </w:r>
      </w:del>
      <w:r w:rsidR="00B54610">
        <w:t xml:space="preserve"> makes sense to </w:t>
      </w:r>
      <w:r w:rsidR="00CC563D" w:rsidRPr="00010124">
        <w:t>review</w:t>
      </w:r>
      <w:r w:rsidR="00CC563D">
        <w:rPr>
          <w:color w:val="FF0000"/>
        </w:rPr>
        <w:t xml:space="preserve"> </w:t>
      </w:r>
      <w:r w:rsidR="00B54610">
        <w:t>the home loan every 3 to 5 years</w:t>
      </w:r>
      <w:r w:rsidR="00213FF4">
        <w:t>.  B</w:t>
      </w:r>
      <w:r w:rsidR="00B54610">
        <w:t xml:space="preserve">anks generally </w:t>
      </w:r>
      <w:r w:rsidR="00213FF4">
        <w:t xml:space="preserve">are </w:t>
      </w:r>
      <w:r w:rsidR="00B54610">
        <w:t xml:space="preserve">not as generous to their existing clients </w:t>
      </w:r>
      <w:r w:rsidR="00213FF4">
        <w:t xml:space="preserve">with rate discounts as they are when trying to attract </w:t>
      </w:r>
      <w:r w:rsidR="00B54610">
        <w:t xml:space="preserve">new clients and so </w:t>
      </w:r>
      <w:r w:rsidR="005E3833" w:rsidRPr="00010124">
        <w:t>interest</w:t>
      </w:r>
      <w:r w:rsidR="00B54610">
        <w:t xml:space="preserve"> </w:t>
      </w:r>
      <w:r w:rsidR="00B54610">
        <w:t xml:space="preserve">savings </w:t>
      </w:r>
      <w:r w:rsidR="005E3833" w:rsidRPr="00010124">
        <w:t>may</w:t>
      </w:r>
      <w:r w:rsidR="00B54610">
        <w:t xml:space="preserve"> </w:t>
      </w:r>
      <w:r w:rsidR="00B54610">
        <w:t xml:space="preserve">be achieved by </w:t>
      </w:r>
      <w:r w:rsidR="00D64BC9">
        <w:t xml:space="preserve">simply </w:t>
      </w:r>
      <w:r w:rsidR="00B54610">
        <w:t>refinancing an</w:t>
      </w:r>
      <w:r w:rsidR="00213FF4">
        <w:t>d tak</w:t>
      </w:r>
      <w:r w:rsidR="00D64BC9">
        <w:t>ing</w:t>
      </w:r>
      <w:r w:rsidR="00213FF4">
        <w:t xml:space="preserve"> advantage of lower rates</w:t>
      </w:r>
      <w:r w:rsidR="00D64BC9">
        <w:t xml:space="preserve"> - </w:t>
      </w:r>
      <w:r w:rsidR="00213FF4">
        <w:t>putting more money in your clients pocket now</w:t>
      </w:r>
      <w:r w:rsidR="00D64BC9">
        <w:t xml:space="preserve">.  This can allow your client to put the extra savings towards paying </w:t>
      </w:r>
      <w:r w:rsidR="00213FF4">
        <w:t>down non</w:t>
      </w:r>
      <w:ins w:id="7" w:author="Paul Palmer" w:date="2017-08-03T08:22:00Z">
        <w:r w:rsidR="005E3833">
          <w:rPr>
            <w:color w:val="FF0000"/>
          </w:rPr>
          <w:t>-</w:t>
        </w:r>
      </w:ins>
      <w:del w:id="8" w:author="Paul Palmer" w:date="2017-08-03T08:22:00Z">
        <w:r w:rsidR="00213FF4" w:rsidDel="005E3833">
          <w:delText xml:space="preserve"> </w:delText>
        </w:r>
      </w:del>
      <w:r w:rsidR="00213FF4">
        <w:t xml:space="preserve">deductible debt </w:t>
      </w:r>
      <w:r w:rsidR="00D64BC9">
        <w:t>quicker</w:t>
      </w:r>
      <w:r w:rsidR="00213FF4">
        <w:t xml:space="preserve">. </w:t>
      </w:r>
      <w:r w:rsidR="00B54610">
        <w:t xml:space="preserve"> </w:t>
      </w:r>
      <w:r w:rsidR="00B54610">
        <w:br/>
      </w:r>
    </w:p>
    <w:p w:rsidR="00A1157B" w:rsidRDefault="00B54610" w:rsidP="00D76C12">
      <w:pPr>
        <w:pStyle w:val="ListParagraph"/>
        <w:numPr>
          <w:ilvl w:val="0"/>
          <w:numId w:val="1"/>
        </w:numPr>
      </w:pPr>
      <w:r w:rsidRPr="00C7591C">
        <w:rPr>
          <w:b/>
          <w:sz w:val="24"/>
          <w:szCs w:val="24"/>
        </w:rPr>
        <w:t>Wealth Creation – Investment</w:t>
      </w:r>
      <w:r w:rsidR="005E3833">
        <w:rPr>
          <w:b/>
          <w:sz w:val="24"/>
          <w:szCs w:val="24"/>
        </w:rPr>
        <w:t xml:space="preserve">. </w:t>
      </w:r>
      <w:r w:rsidR="00A17178">
        <w:t xml:space="preserve">If your clients want to grow their wealth and </w:t>
      </w:r>
      <w:r w:rsidR="00316BCB">
        <w:t>work towards</w:t>
      </w:r>
      <w:r w:rsidR="00A17178">
        <w:t xml:space="preserve"> secur</w:t>
      </w:r>
      <w:r w:rsidR="00316BCB">
        <w:t xml:space="preserve">ing </w:t>
      </w:r>
      <w:r w:rsidR="00A17178">
        <w:t xml:space="preserve">their financial future they may </w:t>
      </w:r>
      <w:r w:rsidR="005C1261">
        <w:t xml:space="preserve">be interested in establishing or have already established their own SMSF.  We can assist your client with finance for their </w:t>
      </w:r>
      <w:r w:rsidR="00A17178">
        <w:t xml:space="preserve">SMSF </w:t>
      </w:r>
      <w:r w:rsidR="005C1261">
        <w:t xml:space="preserve">investments </w:t>
      </w:r>
      <w:r w:rsidR="00A17178">
        <w:t xml:space="preserve">or </w:t>
      </w:r>
      <w:r w:rsidR="005C1261">
        <w:t>personal investments</w:t>
      </w:r>
      <w:r w:rsidR="00A17178">
        <w:t xml:space="preserve">.  As a finance broker we are able to look at your clients financial goals and work with you to help them to achieve their investment objectives.  We are able to source SMSF loans and assist with investment lending.  It is particularly relevant in today’s tightening finance climate to use an experienced finance professional like Reachforth to guide the client and yourself through the constantly changing financial landscape.  </w:t>
      </w:r>
      <w:r>
        <w:br/>
      </w:r>
    </w:p>
    <w:p w:rsidR="000C131F" w:rsidRDefault="00FD3E73" w:rsidP="00FD3E73">
      <w:pPr>
        <w:pStyle w:val="ListParagraph"/>
        <w:numPr>
          <w:ilvl w:val="0"/>
          <w:numId w:val="1"/>
        </w:numPr>
      </w:pPr>
      <w:r w:rsidRPr="00C7591C">
        <w:rPr>
          <w:b/>
          <w:sz w:val="24"/>
          <w:szCs w:val="24"/>
        </w:rPr>
        <w:t>Commercial Loans</w:t>
      </w:r>
      <w:r>
        <w:t xml:space="preserve">.  </w:t>
      </w:r>
      <w:r w:rsidR="001F6974">
        <w:t>Y</w:t>
      </w:r>
      <w:r>
        <w:t>our business clients may</w:t>
      </w:r>
      <w:r w:rsidR="001F6974">
        <w:t xml:space="preserve"> </w:t>
      </w:r>
      <w:r>
        <w:t>be in a growth phase where they require bigger premises or new equipment t</w:t>
      </w:r>
      <w:r w:rsidR="001F6974">
        <w:t xml:space="preserve">o enable their business to grow.  </w:t>
      </w:r>
      <w:r>
        <w:t xml:space="preserve">At Reachforth we have </w:t>
      </w:r>
      <w:r w:rsidR="001F6974">
        <w:t xml:space="preserve">access to a number of </w:t>
      </w:r>
      <w:r>
        <w:t xml:space="preserve">commercial </w:t>
      </w:r>
      <w:r w:rsidR="001F6974">
        <w:t xml:space="preserve">lenders that may be able to assist your clients. We can work with you to review what your client requires and to select the most appropriate lender for your client and put the loan together for submission to the lender.  By doing this you have added value for your client and enabled them to grow in their business. </w:t>
      </w:r>
      <w:r w:rsidR="00D64BC9">
        <w:br/>
      </w:r>
    </w:p>
    <w:p w:rsidR="00D64BC9" w:rsidRDefault="00D64BC9" w:rsidP="00D64BC9">
      <w:pPr>
        <w:pStyle w:val="ListParagraph"/>
        <w:numPr>
          <w:ilvl w:val="0"/>
          <w:numId w:val="1"/>
        </w:numPr>
      </w:pPr>
      <w:r w:rsidRPr="00C7591C">
        <w:rPr>
          <w:b/>
          <w:sz w:val="24"/>
          <w:szCs w:val="24"/>
        </w:rPr>
        <w:t>Asset Finance</w:t>
      </w:r>
      <w:r w:rsidRPr="00D64BC9">
        <w:rPr>
          <w:b/>
        </w:rPr>
        <w:t xml:space="preserve"> </w:t>
      </w:r>
      <w:r w:rsidRPr="00D64BC9">
        <w:t>If your client is in construction and need</w:t>
      </w:r>
      <w:r>
        <w:t>s</w:t>
      </w:r>
      <w:r w:rsidRPr="00D64BC9">
        <w:t xml:space="preserve"> some new</w:t>
      </w:r>
      <w:r>
        <w:rPr>
          <w:b/>
        </w:rPr>
        <w:t xml:space="preserve"> </w:t>
      </w:r>
      <w:r>
        <w:t>“yellow goods”, trucks, or machinery for other business purposes or simply a new vehicle for personal</w:t>
      </w:r>
      <w:r w:rsidR="00205165">
        <w:t xml:space="preserve"> </w:t>
      </w:r>
      <w:r w:rsidR="00CC563D" w:rsidRPr="00010124">
        <w:t>use</w:t>
      </w:r>
      <w:r w:rsidRPr="00010124">
        <w:t xml:space="preserve"> </w:t>
      </w:r>
      <w:proofErr w:type="spellStart"/>
      <w:r>
        <w:t>Reachforth</w:t>
      </w:r>
      <w:proofErr w:type="spellEnd"/>
      <w:r>
        <w:t xml:space="preserve"> is able to provide competitive finance options for your clients.  It is </w:t>
      </w:r>
      <w:r>
        <w:lastRenderedPageBreak/>
        <w:t xml:space="preserve">recommended to get a few finance quotes when doing asset finance and make sure that you are comparing “like with like” when looking at various options.  </w:t>
      </w:r>
    </w:p>
    <w:p w:rsidR="00384CC4" w:rsidRDefault="00384CC4" w:rsidP="00384CC4">
      <w:pPr>
        <w:pStyle w:val="ListParagraph"/>
      </w:pPr>
    </w:p>
    <w:p w:rsidR="00C7591C" w:rsidRPr="00D07C72" w:rsidRDefault="00C7591C" w:rsidP="00384CC4">
      <w:pPr>
        <w:pStyle w:val="ListParagraph"/>
        <w:rPr>
          <w:rStyle w:val="IntenseEmphasis"/>
          <w:sz w:val="28"/>
          <w:szCs w:val="28"/>
        </w:rPr>
      </w:pPr>
      <w:r w:rsidRPr="00D07C72">
        <w:rPr>
          <w:rStyle w:val="IntenseEmphasis"/>
          <w:sz w:val="28"/>
          <w:szCs w:val="28"/>
        </w:rPr>
        <w:t xml:space="preserve">What Will </w:t>
      </w:r>
      <w:proofErr w:type="gramStart"/>
      <w:r w:rsidRPr="00D07C72">
        <w:rPr>
          <w:rStyle w:val="IntenseEmphasis"/>
          <w:sz w:val="28"/>
          <w:szCs w:val="28"/>
        </w:rPr>
        <w:t>Referring to Reachforth Look Like for You</w:t>
      </w:r>
      <w:del w:id="9" w:author="Paul Palmer" w:date="2017-08-03T08:24:00Z">
        <w:r w:rsidRPr="00D07C72" w:rsidDel="005E3833">
          <w:rPr>
            <w:rStyle w:val="IntenseEmphasis"/>
            <w:sz w:val="28"/>
            <w:szCs w:val="28"/>
          </w:rPr>
          <w:delText xml:space="preserve"> </w:delText>
        </w:r>
      </w:del>
      <w:proofErr w:type="gramEnd"/>
      <w:r w:rsidRPr="00D07C72">
        <w:rPr>
          <w:rStyle w:val="IntenseEmphasis"/>
          <w:sz w:val="28"/>
          <w:szCs w:val="28"/>
        </w:rPr>
        <w:t xml:space="preserve">? </w:t>
      </w:r>
    </w:p>
    <w:p w:rsidR="00C7591C" w:rsidRDefault="00C7591C" w:rsidP="00384CC4">
      <w:pPr>
        <w:pStyle w:val="ListParagraph"/>
      </w:pPr>
    </w:p>
    <w:p w:rsidR="001B03CB" w:rsidRDefault="00D64BC9" w:rsidP="00C7591C">
      <w:pPr>
        <w:pStyle w:val="ListParagraph"/>
      </w:pPr>
      <w:r w:rsidRPr="00C7591C">
        <w:rPr>
          <w:b/>
          <w:sz w:val="24"/>
          <w:szCs w:val="24"/>
        </w:rPr>
        <w:t>Client Satis</w:t>
      </w:r>
      <w:r w:rsidR="00E67655" w:rsidRPr="00C7591C">
        <w:rPr>
          <w:b/>
          <w:sz w:val="24"/>
          <w:szCs w:val="24"/>
        </w:rPr>
        <w:t>fac</w:t>
      </w:r>
      <w:r w:rsidRPr="00C7591C">
        <w:rPr>
          <w:b/>
          <w:sz w:val="24"/>
          <w:szCs w:val="24"/>
        </w:rPr>
        <w:t xml:space="preserve">tion </w:t>
      </w:r>
      <w:r w:rsidR="00E67655" w:rsidRPr="00C7591C">
        <w:rPr>
          <w:b/>
          <w:sz w:val="24"/>
          <w:szCs w:val="24"/>
        </w:rPr>
        <w:t>and business growth</w:t>
      </w:r>
      <w:r w:rsidR="00E67655" w:rsidRPr="00E67655">
        <w:rPr>
          <w:b/>
        </w:rPr>
        <w:t xml:space="preserve"> </w:t>
      </w:r>
      <w:r w:rsidR="005E3833">
        <w:t>by</w:t>
      </w:r>
      <w:r w:rsidR="00E67655">
        <w:t xml:space="preserve"> </w:t>
      </w:r>
      <w:r w:rsidR="00E67655">
        <w:t xml:space="preserve">referring your clients to Reachforth for their finance needs you are providing a </w:t>
      </w:r>
      <w:r w:rsidR="005E3833">
        <w:t>holistic</w:t>
      </w:r>
      <w:r w:rsidR="00E67655">
        <w:t xml:space="preserve"> </w:t>
      </w:r>
      <w:r w:rsidR="00E67655">
        <w:t xml:space="preserve">service </w:t>
      </w:r>
      <w:r w:rsidR="00C7591C">
        <w:t>by</w:t>
      </w:r>
      <w:r w:rsidR="00E67655">
        <w:t xml:space="preserve"> assisting them to find financial solutions</w:t>
      </w:r>
      <w:r w:rsidR="00C7591C">
        <w:t xml:space="preserve"> for their needs</w:t>
      </w:r>
      <w:r w:rsidR="00E67655">
        <w:t xml:space="preserve">.  </w:t>
      </w:r>
      <w:r w:rsidR="00C7591C">
        <w:t xml:space="preserve">You can be confident that they will be given personalised attention with a high standard of customer care and quality service.  </w:t>
      </w:r>
      <w:r w:rsidR="00E67655">
        <w:t>By helping resolve your clients finance needs you are consolidating your position as their trusted</w:t>
      </w:r>
      <w:r w:rsidR="00C7591C">
        <w:t xml:space="preserve"> financial advisor opening your business</w:t>
      </w:r>
      <w:r w:rsidR="00E67655">
        <w:t xml:space="preserve"> to further growth and referrals</w:t>
      </w:r>
    </w:p>
    <w:p w:rsidR="005E3833" w:rsidRDefault="005E3833" w:rsidP="00185509"/>
    <w:p w:rsidR="005E3833" w:rsidRDefault="005E3833" w:rsidP="00185509">
      <w:r w:rsidRPr="005E3833">
        <w:t xml:space="preserve">Credit Representative </w:t>
      </w:r>
      <w:r>
        <w:t>482530</w:t>
      </w:r>
      <w:r w:rsidRPr="005E3833">
        <w:t xml:space="preserve"> is authorised under Australian Credit Licence 389328</w:t>
      </w:r>
    </w:p>
    <w:p w:rsidR="005E3833" w:rsidRDefault="005E3833" w:rsidP="00185509">
      <w:r w:rsidRPr="005E3833">
        <w:t xml:space="preserve">This provides general information only and has been prepared without taking into account </w:t>
      </w:r>
      <w:r>
        <w:t>individual</w:t>
      </w:r>
      <w:r w:rsidRPr="005E3833">
        <w:t xml:space="preserve"> objectives, financial situation or needs. </w:t>
      </w:r>
      <w:r>
        <w:t>The full</w:t>
      </w:r>
      <w:r w:rsidRPr="005E3833">
        <w:t xml:space="preserve"> financial situation will need to be reviewed prior to acceptance of any offer or product. Subject to lenders terms and conditions, fees and charges and eligibility criteria apply. </w:t>
      </w:r>
    </w:p>
    <w:sectPr w:rsidR="005E3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64A9D"/>
    <w:multiLevelType w:val="hybridMultilevel"/>
    <w:tmpl w:val="14DCBE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Palmer">
    <w15:presenceInfo w15:providerId="AD" w15:userId="S-1-5-21-3002303828-3751228718-4009438291-188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C12"/>
    <w:rsid w:val="00010124"/>
    <w:rsid w:val="0009377E"/>
    <w:rsid w:val="000C131F"/>
    <w:rsid w:val="00185509"/>
    <w:rsid w:val="001B03CB"/>
    <w:rsid w:val="001F6974"/>
    <w:rsid w:val="00205165"/>
    <w:rsid w:val="00213FF4"/>
    <w:rsid w:val="002A290A"/>
    <w:rsid w:val="00316BCB"/>
    <w:rsid w:val="00384CC4"/>
    <w:rsid w:val="005A321A"/>
    <w:rsid w:val="005C1261"/>
    <w:rsid w:val="005E3833"/>
    <w:rsid w:val="0068623E"/>
    <w:rsid w:val="00695DBE"/>
    <w:rsid w:val="007229C2"/>
    <w:rsid w:val="00882B54"/>
    <w:rsid w:val="00902738"/>
    <w:rsid w:val="00A1157B"/>
    <w:rsid w:val="00A17178"/>
    <w:rsid w:val="00A718E3"/>
    <w:rsid w:val="00B24246"/>
    <w:rsid w:val="00B54610"/>
    <w:rsid w:val="00C7591C"/>
    <w:rsid w:val="00CC563D"/>
    <w:rsid w:val="00D07C72"/>
    <w:rsid w:val="00D20C6A"/>
    <w:rsid w:val="00D64BC9"/>
    <w:rsid w:val="00D76C12"/>
    <w:rsid w:val="00E13FE9"/>
    <w:rsid w:val="00E67655"/>
    <w:rsid w:val="00E87FCD"/>
    <w:rsid w:val="00FD3E73"/>
    <w:rsid w:val="00FF33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C12"/>
    <w:pPr>
      <w:ind w:left="720"/>
      <w:contextualSpacing/>
    </w:pPr>
  </w:style>
  <w:style w:type="paragraph" w:styleId="Title">
    <w:name w:val="Title"/>
    <w:basedOn w:val="Normal"/>
    <w:next w:val="Normal"/>
    <w:link w:val="TitleChar"/>
    <w:uiPriority w:val="10"/>
    <w:qFormat/>
    <w:rsid w:val="001855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5509"/>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185509"/>
    <w:rPr>
      <w:b/>
      <w:bCs/>
      <w:i/>
      <w:iCs/>
      <w:color w:val="4F81BD" w:themeColor="accent1"/>
    </w:rPr>
  </w:style>
  <w:style w:type="paragraph" w:styleId="BalloonText">
    <w:name w:val="Balloon Text"/>
    <w:basedOn w:val="Normal"/>
    <w:link w:val="BalloonTextChar"/>
    <w:uiPriority w:val="99"/>
    <w:semiHidden/>
    <w:unhideWhenUsed/>
    <w:rsid w:val="0001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1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C12"/>
    <w:pPr>
      <w:ind w:left="720"/>
      <w:contextualSpacing/>
    </w:pPr>
  </w:style>
  <w:style w:type="paragraph" w:styleId="Title">
    <w:name w:val="Title"/>
    <w:basedOn w:val="Normal"/>
    <w:next w:val="Normal"/>
    <w:link w:val="TitleChar"/>
    <w:uiPriority w:val="10"/>
    <w:qFormat/>
    <w:rsid w:val="001855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5509"/>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185509"/>
    <w:rPr>
      <w:b/>
      <w:bCs/>
      <w:i/>
      <w:iCs/>
      <w:color w:val="4F81BD" w:themeColor="accent1"/>
    </w:rPr>
  </w:style>
  <w:style w:type="paragraph" w:styleId="BalloonText">
    <w:name w:val="Balloon Text"/>
    <w:basedOn w:val="Normal"/>
    <w:link w:val="BalloonTextChar"/>
    <w:uiPriority w:val="99"/>
    <w:semiHidden/>
    <w:unhideWhenUsed/>
    <w:rsid w:val="0001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1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FF883-1943-408E-86C4-5F5D5EC47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3</cp:revision>
  <dcterms:created xsi:type="dcterms:W3CDTF">2017-08-09T01:58:00Z</dcterms:created>
  <dcterms:modified xsi:type="dcterms:W3CDTF">2017-08-09T02:01:00Z</dcterms:modified>
</cp:coreProperties>
</file>